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48B97" w14:textId="591D485A" w:rsidR="00530D22" w:rsidRDefault="00530D22" w:rsidP="00530D22">
      <w:pPr>
        <w:rPr>
          <w:b/>
          <w:u w:val="single"/>
        </w:rPr>
      </w:pPr>
      <w:r w:rsidRPr="00530D22">
        <w:rPr>
          <w:b/>
          <w:highlight w:val="yellow"/>
          <w:u w:val="single"/>
        </w:rPr>
        <w:t>Island specific approach</w:t>
      </w:r>
      <w:r w:rsidR="00610069">
        <w:rPr>
          <w:b/>
          <w:highlight w:val="yellow"/>
          <w:u w:val="single"/>
        </w:rPr>
        <w:t xml:space="preserve"> – Original (Jon’s)</w:t>
      </w:r>
    </w:p>
    <w:p w14:paraId="7D4BE845" w14:textId="77777777" w:rsidR="00A87E88" w:rsidRPr="00EF1CB7" w:rsidRDefault="00A87E88" w:rsidP="00A87E88">
      <w:pPr>
        <w:rPr>
          <w:b/>
        </w:rPr>
      </w:pPr>
      <w:r w:rsidRPr="00EF1CB7">
        <w:rPr>
          <w:b/>
        </w:rPr>
        <w:t xml:space="preserve">The Locational Onshore Security Factor </w:t>
      </w:r>
    </w:p>
    <w:p w14:paraId="1FACEBD3" w14:textId="163E51C3" w:rsidR="00530D22" w:rsidRDefault="00530D22" w:rsidP="00530D22">
      <w:pPr>
        <w:jc w:val="both"/>
      </w:pPr>
      <w:r>
        <w:t xml:space="preserve">14.15.88 The locational onshore security factor </w:t>
      </w:r>
      <w:r w:rsidR="00E1146B" w:rsidRPr="00DF4B60">
        <w:rPr>
          <w:color w:val="FF0000"/>
        </w:rPr>
        <w:t xml:space="preserve">for everything other than </w:t>
      </w:r>
      <w:r w:rsidR="00A87E88" w:rsidRPr="00DF4B60">
        <w:rPr>
          <w:color w:val="FF0000"/>
        </w:rPr>
        <w:t>Identified Onshore Circuits</w:t>
      </w:r>
      <w:r w:rsidR="00E1146B" w:rsidRPr="00DF4B60">
        <w:rPr>
          <w:color w:val="FF0000"/>
        </w:rPr>
        <w:t xml:space="preserve"> </w:t>
      </w:r>
      <w:r>
        <w:t>is derived by running a secure DCLF ICRP transport study</w:t>
      </w:r>
      <w:r w:rsidR="00D87C7C">
        <w:t xml:space="preserve"> </w:t>
      </w:r>
      <w:r w:rsidR="00D87C7C" w:rsidRPr="00DF4B60">
        <w:rPr>
          <w:color w:val="FF0000"/>
        </w:rPr>
        <w:t>of the network excluding local circuits and Identified Onshore Circuits</w:t>
      </w:r>
      <w:r w:rsidRPr="00DF4B60">
        <w:rPr>
          <w:color w:val="FF0000"/>
        </w:rPr>
        <w:t xml:space="preserve"> </w:t>
      </w:r>
      <w:r>
        <w:t xml:space="preserve">based on the same market background as used for Zoning in the DCLF ICRP transport model. This calculates the nodal marginal costs where peak net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47DFBE04" w14:textId="63F28A7F" w:rsidR="00530D22" w:rsidRDefault="00530D22" w:rsidP="00530D22">
      <w:pPr>
        <w:jc w:val="both"/>
      </w:pPr>
      <w:r>
        <w:t xml:space="preserve">14.15.89 </w:t>
      </w:r>
      <w:r w:rsidR="00910A72" w:rsidRPr="00DF4B60">
        <w:rPr>
          <w:color w:val="FF0000"/>
        </w:rPr>
        <w:t xml:space="preserve">For the purposes of 14.15.88 </w:t>
      </w:r>
      <w:r w:rsidR="00910A72">
        <w:t>t</w:t>
      </w:r>
      <w:r>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p>
    <w:p w14:paraId="4238C772" w14:textId="1108D284" w:rsidR="00530D22" w:rsidRDefault="00530D22" w:rsidP="00530D22">
      <w:pPr>
        <w:jc w:val="both"/>
      </w:pPr>
      <w:r>
        <w:t xml:space="preserve">14.15.90 </w:t>
      </w:r>
      <w:r w:rsidR="00910A72" w:rsidRPr="00DF4B60">
        <w:rPr>
          <w:color w:val="FF0000"/>
        </w:rPr>
        <w:t xml:space="preserve">For the purposes of 14.15.88 </w:t>
      </w:r>
      <w:r w:rsidR="00910A72">
        <w:t>t</w:t>
      </w:r>
      <w:r>
        <w:t>he locational onshore security factor derived is 1.8 and is based on an average from a number of studies conducted by The Company to account for future network developments. The security factor is reviewed for each price control period and fixed for the duration.</w:t>
      </w:r>
    </w:p>
    <w:p w14:paraId="53D66C3A" w14:textId="183F83A3" w:rsidR="00354B22" w:rsidRDefault="00354B22" w:rsidP="009471BB">
      <w:pPr>
        <w:jc w:val="both"/>
      </w:pPr>
    </w:p>
    <w:p w14:paraId="7D495515" w14:textId="00569E82" w:rsidR="002E62BA" w:rsidRDefault="009471BB" w:rsidP="00530D22">
      <w:pPr>
        <w:jc w:val="both"/>
      </w:pPr>
      <w:r w:rsidRPr="00DF4B60">
        <w:rPr>
          <w:color w:val="FF0000"/>
        </w:rPr>
        <w:t xml:space="preserve">14.15.90A An Identified Onshore Circuit shall be defined as a single transmission HVDC subsea circuit or a single transmission </w:t>
      </w:r>
      <w:r w:rsidR="00247DDE" w:rsidRPr="00DF4B60">
        <w:rPr>
          <w:color w:val="FF0000"/>
        </w:rPr>
        <w:t xml:space="preserve">AC </w:t>
      </w:r>
      <w:r w:rsidRPr="00DF4B60">
        <w:rPr>
          <w:color w:val="FF0000"/>
        </w:rPr>
        <w:t xml:space="preserve">subsea circuit between two MITS Nodes where there is only one route for the power to flow between the two MITS Nodes. The locational onshore security factor for Identified Onshore Circuits are derived by dividing the </w:t>
      </w:r>
      <w:r w:rsidR="002B33F0" w:rsidRPr="00DF4B60">
        <w:rPr>
          <w:color w:val="FF0000"/>
        </w:rPr>
        <w:t>expansion</w:t>
      </w:r>
      <w:r w:rsidRPr="00DF4B60">
        <w:rPr>
          <w:color w:val="FF0000"/>
        </w:rPr>
        <w:t xml:space="preserve"> factor </w:t>
      </w:r>
      <w:r w:rsidR="002B33F0" w:rsidRPr="00DF4B60">
        <w:rPr>
          <w:color w:val="FF0000"/>
        </w:rPr>
        <w:t xml:space="preserve">for the Identified Onshore Circuits </w:t>
      </w:r>
      <w:r w:rsidRPr="00DF4B60">
        <w:rPr>
          <w:color w:val="FF0000"/>
        </w:rPr>
        <w:t>by the locational onshore security factor calculated in 14.15.90</w:t>
      </w:r>
      <w:r w:rsidR="002B33F0" w:rsidRPr="00DF4B60">
        <w:rPr>
          <w:color w:val="FF0000"/>
        </w:rPr>
        <w:t xml:space="preserve">. When the locational onshore security factor is applied as per section </w:t>
      </w:r>
      <w:ins w:id="0" w:author="Neale (ESO), Grahame" w:date="2019-11-05T13:38:00Z">
        <w:r w:rsidR="00CE4274">
          <w:rPr>
            <w:color w:val="FF0000"/>
          </w:rPr>
          <w:t>14.15.96</w:t>
        </w:r>
        <w:r w:rsidR="007D4F80">
          <w:rPr>
            <w:color w:val="FF0000"/>
          </w:rPr>
          <w:t xml:space="preserve"> and 14.15.97</w:t>
        </w:r>
      </w:ins>
      <w:del w:id="1" w:author="Neale (ESO), Grahame" w:date="2019-11-05T13:38:00Z">
        <w:r w:rsidR="002B33F0" w:rsidRPr="00DF4B60" w:rsidDel="00CE4274">
          <w:rPr>
            <w:color w:val="FF0000"/>
            <w:highlight w:val="yellow"/>
          </w:rPr>
          <w:delText>x</w:delText>
        </w:r>
        <w:r w:rsidR="002B33F0" w:rsidRPr="00DF4B60" w:rsidDel="00CE4274">
          <w:rPr>
            <w:color w:val="FF0000"/>
          </w:rPr>
          <w:delText xml:space="preserve"> </w:delText>
        </w:r>
      </w:del>
      <w:r w:rsidR="002B33F0" w:rsidRPr="00DF4B60">
        <w:rPr>
          <w:color w:val="FF0000"/>
        </w:rPr>
        <w:t>, this would result</w:t>
      </w:r>
      <w:r w:rsidRPr="00DF4B60">
        <w:rPr>
          <w:color w:val="FF0000"/>
        </w:rPr>
        <w:t xml:space="preserve"> in a</w:t>
      </w:r>
      <w:r w:rsidR="002B33F0" w:rsidRPr="00DF4B60">
        <w:rPr>
          <w:color w:val="FF0000"/>
        </w:rPr>
        <w:t>n effective</w:t>
      </w:r>
      <w:r w:rsidRPr="00DF4B60">
        <w:rPr>
          <w:color w:val="FF0000"/>
        </w:rPr>
        <w:t xml:space="preserve"> locational onshore security factor for Identified Onshore Circuits of 1.0. </w:t>
      </w:r>
    </w:p>
    <w:p w14:paraId="17484319" w14:textId="1A80CBA7" w:rsidR="00530D22" w:rsidRDefault="00530D22" w:rsidP="00530D22">
      <w:pPr>
        <w:jc w:val="both"/>
      </w:pPr>
      <w:r w:rsidRPr="00BE46F6">
        <w:rPr>
          <w:highlight w:val="yellow"/>
        </w:rPr>
        <w:t>New Definition</w:t>
      </w:r>
    </w:p>
    <w:p w14:paraId="4CD91ECC" w14:textId="77777777" w:rsidR="00530D22" w:rsidRPr="006502C6" w:rsidRDefault="00530D22" w:rsidP="00530D22">
      <w:pPr>
        <w:jc w:val="both"/>
        <w:rPr>
          <w:color w:val="FF0000"/>
        </w:rPr>
      </w:pPr>
      <w:r w:rsidRPr="006502C6">
        <w:rPr>
          <w:color w:val="FF0000"/>
        </w:rPr>
        <w:t xml:space="preserve">Remote Island – </w:t>
      </w:r>
      <w:r>
        <w:rPr>
          <w:color w:val="FF0000"/>
        </w:rPr>
        <w:t xml:space="preserve">has the meaning given to “remote island” in </w:t>
      </w:r>
      <w:r w:rsidRPr="006502C6">
        <w:rPr>
          <w:color w:val="FF0000"/>
        </w:rPr>
        <w:t>The Contracts for Difference (Miscellaneous Amendments) Regulations 2018</w:t>
      </w:r>
    </w:p>
    <w:p w14:paraId="088B81F0" w14:textId="6E42E708" w:rsidR="00530D22" w:rsidRDefault="00530D22" w:rsidP="005A493C">
      <w:pPr>
        <w:pBdr>
          <w:bottom w:val="single" w:sz="6" w:space="1" w:color="auto"/>
        </w:pBdr>
      </w:pPr>
    </w:p>
    <w:p w14:paraId="37320667" w14:textId="77777777" w:rsidR="00530D22" w:rsidRDefault="00530D22" w:rsidP="005A493C"/>
    <w:p w14:paraId="61F2F9BD" w14:textId="77777777" w:rsidR="00096574" w:rsidRDefault="00096574" w:rsidP="005A493C">
      <w:pPr>
        <w:rPr>
          <w:b/>
          <w:highlight w:val="yellow"/>
          <w:u w:val="single"/>
        </w:rPr>
      </w:pPr>
    </w:p>
    <w:p w14:paraId="2B536255" w14:textId="77777777" w:rsidR="00096574" w:rsidRDefault="00096574" w:rsidP="005A493C">
      <w:pPr>
        <w:rPr>
          <w:b/>
          <w:highlight w:val="yellow"/>
          <w:u w:val="single"/>
        </w:rPr>
      </w:pPr>
    </w:p>
    <w:p w14:paraId="6C6DEF5B" w14:textId="77777777" w:rsidR="00096574" w:rsidRDefault="00096574" w:rsidP="005A493C">
      <w:pPr>
        <w:rPr>
          <w:b/>
          <w:highlight w:val="yellow"/>
          <w:u w:val="single"/>
        </w:rPr>
      </w:pPr>
    </w:p>
    <w:p w14:paraId="01F383B9" w14:textId="472E4A45" w:rsidR="00457D02" w:rsidRPr="00530D22" w:rsidRDefault="00530D22" w:rsidP="005A493C">
      <w:pPr>
        <w:rPr>
          <w:b/>
          <w:u w:val="single"/>
        </w:rPr>
      </w:pPr>
      <w:r w:rsidRPr="00530D22">
        <w:rPr>
          <w:b/>
          <w:highlight w:val="yellow"/>
          <w:u w:val="single"/>
        </w:rPr>
        <w:t>General</w:t>
      </w:r>
      <w:r w:rsidR="00457D02" w:rsidRPr="00530D22">
        <w:rPr>
          <w:b/>
          <w:highlight w:val="yellow"/>
          <w:u w:val="single"/>
        </w:rPr>
        <w:t xml:space="preserve"> </w:t>
      </w:r>
      <w:r w:rsidR="00457D02" w:rsidRPr="00DF4B60">
        <w:rPr>
          <w:b/>
          <w:highlight w:val="yellow"/>
          <w:u w:val="single"/>
        </w:rPr>
        <w:t>approach</w:t>
      </w:r>
      <w:r w:rsidR="00763657" w:rsidRPr="00DF4B60">
        <w:rPr>
          <w:b/>
          <w:highlight w:val="yellow"/>
          <w:u w:val="single"/>
        </w:rPr>
        <w:t xml:space="preserve"> – WACM2</w:t>
      </w:r>
      <w:r w:rsidR="00631DA1" w:rsidRPr="00DF4B60">
        <w:rPr>
          <w:b/>
          <w:highlight w:val="yellow"/>
          <w:u w:val="single"/>
        </w:rPr>
        <w:t xml:space="preserve"> (Paul’s)</w:t>
      </w:r>
    </w:p>
    <w:p w14:paraId="76110A0D" w14:textId="77777777" w:rsidR="00CE7712" w:rsidRPr="00096574" w:rsidRDefault="00CE7712">
      <w:pPr>
        <w:rPr>
          <w:b/>
        </w:rPr>
      </w:pPr>
      <w:r w:rsidRPr="00096574">
        <w:rPr>
          <w:b/>
        </w:rPr>
        <w:t xml:space="preserve">The Locational Onshore Security Factor </w:t>
      </w:r>
    </w:p>
    <w:p w14:paraId="357D8797" w14:textId="16C012AA" w:rsidR="00A87E88" w:rsidRDefault="00A87E88" w:rsidP="00A87E88">
      <w:pPr>
        <w:jc w:val="both"/>
      </w:pPr>
      <w:r>
        <w:t xml:space="preserve">14.15.88 The locational onshore security factor </w:t>
      </w:r>
      <w:r w:rsidRPr="00DF4B60">
        <w:rPr>
          <w:color w:val="FF0000"/>
        </w:rPr>
        <w:t xml:space="preserve">for everything other than Identified Onshore Circuits </w:t>
      </w:r>
      <w:r>
        <w:t>is derived by running a secure DCLF ICRP transport study</w:t>
      </w:r>
      <w:r w:rsidR="00D87C7C">
        <w:t xml:space="preserve"> </w:t>
      </w:r>
      <w:r w:rsidR="00D87C7C" w:rsidRPr="00DF4B60">
        <w:rPr>
          <w:color w:val="FF0000"/>
        </w:rPr>
        <w:t>of the network excluding local circuits and Identified Onshore Circuits</w:t>
      </w:r>
      <w:r w:rsidRPr="00DF4B60">
        <w:rPr>
          <w:color w:val="FF0000"/>
        </w:rPr>
        <w:t xml:space="preserve"> </w:t>
      </w:r>
      <w:r>
        <w:t xml:space="preserve">based on the same market background as used for Zoning in the DCLF ICRP transport model. This calculates the nodal marginal costs where peak net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2BC76B8C" w14:textId="77777777" w:rsidR="00A87E88" w:rsidRDefault="00A87E88" w:rsidP="00A87E88">
      <w:pPr>
        <w:jc w:val="both"/>
      </w:pPr>
      <w:r>
        <w:t xml:space="preserve">14.15.89 </w:t>
      </w:r>
      <w:r w:rsidRPr="00DF4B60">
        <w:rPr>
          <w:color w:val="FF0000"/>
        </w:rPr>
        <w:t xml:space="preserve">For the purposes of 14.15.88 </w:t>
      </w:r>
      <w:r>
        <w:t>the secured nodal cost differential is compared to that produced by the DCLF ICRP transport model and the resultant ratio of the two determines the locational security factor using the Least Squares Fit method. Further information may be obtained from the charging website.</w:t>
      </w:r>
    </w:p>
    <w:p w14:paraId="1C759C79" w14:textId="77777777" w:rsidR="00A87E88" w:rsidRDefault="00A87E88" w:rsidP="00A87E88">
      <w:pPr>
        <w:jc w:val="both"/>
      </w:pPr>
      <w:r>
        <w:t xml:space="preserve">14.15.90 </w:t>
      </w:r>
      <w:r w:rsidRPr="00DF4B60">
        <w:rPr>
          <w:color w:val="FF0000"/>
        </w:rPr>
        <w:t xml:space="preserve">For the purposes of 14.15.88 </w:t>
      </w:r>
      <w:r>
        <w:t>the locational onshore security factor derived is 1.8 and is based on an average from a number of studies conducted by The Company to account for future network developments. The security factor is reviewed for each price control period and fixed for the duration.</w:t>
      </w:r>
    </w:p>
    <w:p w14:paraId="6775A955" w14:textId="3AB69675" w:rsidR="00CB1FC4" w:rsidRDefault="00A87E88" w:rsidP="002B33F0">
      <w:pPr>
        <w:jc w:val="both"/>
        <w:rPr>
          <w:u w:val="single"/>
        </w:rPr>
      </w:pPr>
      <w:r w:rsidRPr="00DF4B60">
        <w:rPr>
          <w:color w:val="FF0000"/>
        </w:rPr>
        <w:t xml:space="preserve">14.15.90A An Identified Onshore Circuit shall be defined as a single transmission circuit between two MITS Nodes where there is only one route for the power to flow between the two MITS Nodes. </w:t>
      </w:r>
      <w:r w:rsidR="002B33F0" w:rsidRPr="00DF4B60">
        <w:rPr>
          <w:color w:val="FF0000"/>
        </w:rPr>
        <w:t xml:space="preserve">The locational onshore security factor for Identified Onshore Circuits are derived by dividing the expansion factor for the Identified Onshore Circuits by the locational onshore security factor calculated in 14.15.90. When the locational onshore security factor is applied as per section </w:t>
      </w:r>
      <w:ins w:id="2" w:author="Neale (ESO), Grahame" w:date="2019-11-05T13:38:00Z">
        <w:r w:rsidR="00CE4274" w:rsidRPr="00CD0BA7">
          <w:rPr>
            <w:color w:val="FF0000"/>
            <w:rPrChange w:id="3" w:author="Neale (ESO), Grahame" w:date="2019-11-05T13:40:00Z">
              <w:rPr>
                <w:color w:val="FF0000"/>
                <w:highlight w:val="yellow"/>
              </w:rPr>
            </w:rPrChange>
          </w:rPr>
          <w:t>14.15.96</w:t>
        </w:r>
        <w:r w:rsidR="007D4F80" w:rsidRPr="00CD0BA7">
          <w:rPr>
            <w:color w:val="FF0000"/>
            <w:rPrChange w:id="4" w:author="Neale (ESO), Grahame" w:date="2019-11-05T13:40:00Z">
              <w:rPr>
                <w:color w:val="FF0000"/>
                <w:highlight w:val="yellow"/>
              </w:rPr>
            </w:rPrChange>
          </w:rPr>
          <w:t xml:space="preserve"> and 14.15.97</w:t>
        </w:r>
      </w:ins>
      <w:del w:id="5" w:author="Neale (ESO), Grahame" w:date="2019-11-05T13:38:00Z">
        <w:r w:rsidR="002B33F0" w:rsidRPr="00CD0BA7" w:rsidDel="00CE4274">
          <w:rPr>
            <w:color w:val="FF0000"/>
            <w:rPrChange w:id="6" w:author="Neale (ESO), Grahame" w:date="2019-11-05T13:40:00Z">
              <w:rPr>
                <w:color w:val="FF0000"/>
                <w:highlight w:val="yellow"/>
              </w:rPr>
            </w:rPrChange>
          </w:rPr>
          <w:delText>x</w:delText>
        </w:r>
      </w:del>
      <w:del w:id="7" w:author="Neale (ESO), Grahame" w:date="2019-11-05T13:40:00Z">
        <w:r w:rsidR="002B33F0" w:rsidRPr="00DF4B60" w:rsidDel="00CD0BA7">
          <w:rPr>
            <w:color w:val="FF0000"/>
          </w:rPr>
          <w:delText xml:space="preserve"> </w:delText>
        </w:r>
      </w:del>
      <w:r w:rsidR="002B33F0" w:rsidRPr="00DF4B60">
        <w:rPr>
          <w:color w:val="FF0000"/>
        </w:rPr>
        <w:t xml:space="preserve">, this would result in an effective locational onshore security factor for Identified Onshore Circuits of 1.0. </w:t>
      </w:r>
      <w:r w:rsidR="00CB1FC4">
        <w:rPr>
          <w:u w:val="single"/>
        </w:rPr>
        <w:br w:type="page"/>
      </w:r>
    </w:p>
    <w:p w14:paraId="3C6B9FCA" w14:textId="2D1C0D0B" w:rsidR="00457D02" w:rsidRPr="00DF4B60" w:rsidRDefault="00631DA1" w:rsidP="005A493C">
      <w:pPr>
        <w:rPr>
          <w:b/>
          <w:bCs/>
          <w:u w:val="single"/>
        </w:rPr>
      </w:pPr>
      <w:r>
        <w:rPr>
          <w:b/>
          <w:bCs/>
          <w:highlight w:val="yellow"/>
          <w:u w:val="single"/>
        </w:rPr>
        <w:lastRenderedPageBreak/>
        <w:t xml:space="preserve">MITS Node </w:t>
      </w:r>
      <w:r w:rsidR="00610069">
        <w:rPr>
          <w:b/>
          <w:bCs/>
          <w:highlight w:val="yellow"/>
          <w:u w:val="single"/>
        </w:rPr>
        <w:t xml:space="preserve">- </w:t>
      </w:r>
      <w:r w:rsidR="00A25290" w:rsidRPr="00DF4B60">
        <w:rPr>
          <w:b/>
          <w:bCs/>
          <w:highlight w:val="yellow"/>
          <w:u w:val="single"/>
        </w:rPr>
        <w:t>WACM</w:t>
      </w:r>
      <w:r w:rsidR="00886593" w:rsidRPr="00DF4B60">
        <w:rPr>
          <w:b/>
          <w:bCs/>
          <w:highlight w:val="yellow"/>
          <w:u w:val="single"/>
        </w:rPr>
        <w:t xml:space="preserve"> 1</w:t>
      </w:r>
      <w:r w:rsidR="00610069">
        <w:rPr>
          <w:b/>
          <w:bCs/>
          <w:highlight w:val="yellow"/>
          <w:u w:val="single"/>
        </w:rPr>
        <w:t xml:space="preserve"> (</w:t>
      </w:r>
      <w:r w:rsidR="00886593" w:rsidRPr="00DF4B60">
        <w:rPr>
          <w:b/>
          <w:bCs/>
          <w:highlight w:val="yellow"/>
          <w:u w:val="single"/>
        </w:rPr>
        <w:t>Alex’s</w:t>
      </w:r>
      <w:r w:rsidR="00610069">
        <w:rPr>
          <w:b/>
          <w:bCs/>
          <w:u w:val="single"/>
        </w:rPr>
        <w:t>)</w:t>
      </w:r>
    </w:p>
    <w:p w14:paraId="12CD2FA7" w14:textId="77777777" w:rsidR="002B4D88" w:rsidRPr="002B4D88" w:rsidRDefault="002B4D88" w:rsidP="00CB1FC4">
      <w:pPr>
        <w:autoSpaceDE w:val="0"/>
        <w:autoSpaceDN w:val="0"/>
        <w:adjustRightInd w:val="0"/>
        <w:spacing w:after="0" w:line="240" w:lineRule="auto"/>
        <w:jc w:val="both"/>
        <w:rPr>
          <w:rFonts w:ascii="CIDFont+F1" w:hAnsi="CIDFont+F1" w:cs="CIDFont+F1"/>
          <w:u w:val="single"/>
          <w:lang w:val="en-US"/>
        </w:rPr>
      </w:pPr>
    </w:p>
    <w:p w14:paraId="2FE40153" w14:textId="43D6C358" w:rsidR="007B2327" w:rsidRDefault="007B2327" w:rsidP="007B2327">
      <w:pPr>
        <w:autoSpaceDE w:val="0"/>
        <w:autoSpaceDN w:val="0"/>
        <w:jc w:val="both"/>
        <w:rPr>
          <w:rFonts w:ascii="CIDFont+F4" w:hAnsi="CIDFont+F4"/>
          <w:color w:val="000000"/>
          <w:lang w:val="en-US"/>
        </w:rPr>
      </w:pPr>
      <w:r>
        <w:rPr>
          <w:rFonts w:ascii="CIDFont+F4" w:hAnsi="CIDFont+F4"/>
          <w:color w:val="000000"/>
        </w:rPr>
        <w:t>14.15.33 Main Interconnected Transmission System (MITS) nodes are defined as:</w:t>
      </w:r>
    </w:p>
    <w:p w14:paraId="59139C5A" w14:textId="01C2E49F" w:rsidR="007B2327" w:rsidRPr="00DF4B60" w:rsidRDefault="007B2327" w:rsidP="00DF4B60">
      <w:pPr>
        <w:pStyle w:val="ListParagraph"/>
        <w:numPr>
          <w:ilvl w:val="0"/>
          <w:numId w:val="7"/>
        </w:numPr>
        <w:autoSpaceDE w:val="0"/>
        <w:autoSpaceDN w:val="0"/>
        <w:jc w:val="both"/>
        <w:rPr>
          <w:rFonts w:ascii="CIDFont+F4" w:hAnsi="CIDFont+F4"/>
          <w:color w:val="000000"/>
        </w:rPr>
      </w:pPr>
      <w:r w:rsidRPr="00DF4B60">
        <w:rPr>
          <w:rFonts w:ascii="CIDFont+F4" w:hAnsi="CIDFont+F4"/>
          <w:color w:val="000000"/>
        </w:rPr>
        <w:t>Grid Supply Point connections with 2 or more transmission circuits connecting at the site; or</w:t>
      </w:r>
    </w:p>
    <w:p w14:paraId="6062024F" w14:textId="427DE9D0" w:rsidR="007B2327" w:rsidRPr="00DF4B60" w:rsidRDefault="007B2327" w:rsidP="00DF4B60">
      <w:pPr>
        <w:pStyle w:val="ListParagraph"/>
        <w:numPr>
          <w:ilvl w:val="0"/>
          <w:numId w:val="7"/>
        </w:numPr>
        <w:autoSpaceDE w:val="0"/>
        <w:autoSpaceDN w:val="0"/>
        <w:jc w:val="both"/>
        <w:rPr>
          <w:rFonts w:ascii="CIDFont+F4" w:hAnsi="CIDFont+F4"/>
          <w:color w:val="000000"/>
        </w:rPr>
      </w:pPr>
      <w:r w:rsidRPr="00DF4B60">
        <w:rPr>
          <w:rFonts w:ascii="CIDFont+F4" w:hAnsi="CIDFont+F4"/>
          <w:color w:val="000000"/>
        </w:rPr>
        <w:t>connections with more than 4 transmission circuits connecting at the site.</w:t>
      </w:r>
    </w:p>
    <w:p w14:paraId="250B71C5" w14:textId="0728D0BF" w:rsidR="007B2327" w:rsidRDefault="007B2327" w:rsidP="007B2327">
      <w:pPr>
        <w:autoSpaceDE w:val="0"/>
        <w:autoSpaceDN w:val="0"/>
        <w:jc w:val="both"/>
        <w:rPr>
          <w:rFonts w:ascii="CIDFont+F4" w:hAnsi="CIDFont+F4"/>
          <w:color w:val="FF0000"/>
        </w:rPr>
      </w:pPr>
      <w:r>
        <w:rPr>
          <w:rFonts w:ascii="CIDFont+F4" w:hAnsi="CIDFont+F4"/>
          <w:color w:val="FF0000"/>
        </w:rPr>
        <w:t xml:space="preserve">14.15.33A For the purposes of this </w:t>
      </w:r>
      <w:ins w:id="8" w:author="Neale (ESO), Grahame" w:date="2019-11-05T13:44:00Z">
        <w:r w:rsidR="00A81F93">
          <w:rPr>
            <w:rFonts w:ascii="CIDFont+F4" w:hAnsi="CIDFont+F4"/>
            <w:color w:val="FF0000"/>
          </w:rPr>
          <w:t>S</w:t>
        </w:r>
      </w:ins>
      <w:bookmarkStart w:id="9" w:name="_GoBack"/>
      <w:bookmarkEnd w:id="9"/>
      <w:del w:id="10" w:author="Neale (ESO), Grahame" w:date="2019-11-05T13:44:00Z">
        <w:r w:rsidDel="00A81F93">
          <w:rPr>
            <w:rFonts w:ascii="CIDFont+F4" w:hAnsi="CIDFont+F4"/>
            <w:color w:val="FF0000"/>
          </w:rPr>
          <w:delText>s</w:delText>
        </w:r>
      </w:del>
      <w:r>
        <w:rPr>
          <w:rFonts w:ascii="CIDFont+F4" w:hAnsi="CIDFont+F4"/>
          <w:color w:val="FF0000"/>
        </w:rPr>
        <w:t>ection 14</w:t>
      </w:r>
      <w:r w:rsidR="007A17D0">
        <w:rPr>
          <w:rFonts w:ascii="CIDFont+F4" w:hAnsi="CIDFont+F4"/>
          <w:color w:val="FF0000"/>
        </w:rPr>
        <w:t xml:space="preserve"> only</w:t>
      </w:r>
      <w:r>
        <w:rPr>
          <w:rFonts w:ascii="CIDFont+F4" w:hAnsi="CIDFont+F4"/>
          <w:color w:val="FF0000"/>
        </w:rPr>
        <w:t>, Nodes located on a Remote Island shall not be deemed as a MITS Nodes, even if one or more of the criteria stated in 14.15.33 are met. For clarity, Remote Island in this paragraph shall have the same meaning as “remote island” in The Contracts for Difference (Miscellaneous Amendments) Regulations 2018</w:t>
      </w:r>
      <w:r w:rsidR="000852F9">
        <w:rPr>
          <w:rFonts w:ascii="CIDFont+F4" w:hAnsi="CIDFont+F4"/>
          <w:color w:val="FF0000"/>
        </w:rPr>
        <w:t xml:space="preserve"> (as amended)</w:t>
      </w:r>
      <w:r>
        <w:rPr>
          <w:rFonts w:ascii="CIDFont+F4" w:hAnsi="CIDFont+F4"/>
          <w:color w:val="FF0000"/>
        </w:rPr>
        <w:t>.</w:t>
      </w:r>
    </w:p>
    <w:p w14:paraId="04513CE0" w14:textId="2337B9AE" w:rsidR="008E702F" w:rsidRDefault="008E702F" w:rsidP="00CB1FC4">
      <w:pPr>
        <w:autoSpaceDE w:val="0"/>
        <w:autoSpaceDN w:val="0"/>
        <w:adjustRightInd w:val="0"/>
        <w:spacing w:after="0" w:line="240" w:lineRule="auto"/>
        <w:jc w:val="both"/>
        <w:rPr>
          <w:rFonts w:ascii="CIDFont+F4" w:hAnsi="CIDFont+F4" w:cs="CIDFont+F4"/>
          <w:color w:val="FF0000"/>
          <w:lang w:val="en-US"/>
        </w:rPr>
      </w:pPr>
    </w:p>
    <w:p w14:paraId="3D9008BF" w14:textId="06DB8169" w:rsidR="002B4D88" w:rsidRDefault="002B4D88" w:rsidP="00522553">
      <w:pPr>
        <w:autoSpaceDE w:val="0"/>
        <w:autoSpaceDN w:val="0"/>
        <w:adjustRightInd w:val="0"/>
        <w:spacing w:after="0" w:line="240" w:lineRule="auto"/>
        <w:jc w:val="both"/>
        <w:rPr>
          <w:rFonts w:eastAsia="Calibri" w:cs="Times New Roman"/>
        </w:rPr>
      </w:pPr>
    </w:p>
    <w:sectPr w:rsidR="002B4D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809F8" w14:textId="77777777" w:rsidR="00F21428" w:rsidRDefault="00F21428" w:rsidP="009471BB">
      <w:pPr>
        <w:spacing w:after="0" w:line="240" w:lineRule="auto"/>
      </w:pPr>
      <w:r>
        <w:separator/>
      </w:r>
    </w:p>
  </w:endnote>
  <w:endnote w:type="continuationSeparator" w:id="0">
    <w:p w14:paraId="32FB7DD3" w14:textId="77777777" w:rsidR="00F21428" w:rsidRDefault="00F21428" w:rsidP="00947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35DCC" w14:textId="77777777" w:rsidR="00F21428" w:rsidRDefault="00F21428" w:rsidP="009471BB">
      <w:pPr>
        <w:spacing w:after="0" w:line="240" w:lineRule="auto"/>
      </w:pPr>
      <w:r>
        <w:separator/>
      </w:r>
    </w:p>
  </w:footnote>
  <w:footnote w:type="continuationSeparator" w:id="0">
    <w:p w14:paraId="139B0E32" w14:textId="77777777" w:rsidR="00F21428" w:rsidRDefault="00F21428" w:rsidP="009471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9DEA0C2"/>
    <w:multiLevelType w:val="hybridMultilevel"/>
    <w:tmpl w:val="5B61B24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314909"/>
    <w:multiLevelType w:val="multilevel"/>
    <w:tmpl w:val="340CFED8"/>
    <w:lvl w:ilvl="0">
      <w:start w:val="1"/>
      <w:numFmt w:val="decimal"/>
      <w:pStyle w:val="Heading1"/>
      <w:lvlText w:val="%1"/>
      <w:lvlJc w:val="left"/>
      <w:pPr>
        <w:ind w:left="7379"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CC9455B"/>
    <w:multiLevelType w:val="hybridMultilevel"/>
    <w:tmpl w:val="8A4C144A"/>
    <w:lvl w:ilvl="0" w:tplc="D6ECC290">
      <w:numFmt w:val="bullet"/>
      <w:lvlText w:val="•"/>
      <w:lvlJc w:val="left"/>
      <w:pPr>
        <w:ind w:left="720" w:hanging="360"/>
      </w:pPr>
      <w:rPr>
        <w:rFonts w:ascii="CIDFont+F4" w:eastAsiaTheme="minorHAnsi" w:hAnsi="CIDFont+F4"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812715"/>
    <w:multiLevelType w:val="hybridMultilevel"/>
    <w:tmpl w:val="28386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74434D"/>
    <w:multiLevelType w:val="hybridMultilevel"/>
    <w:tmpl w:val="98A8E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670C8D"/>
    <w:multiLevelType w:val="hybridMultilevel"/>
    <w:tmpl w:val="71FE7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74130A"/>
    <w:multiLevelType w:val="hybridMultilevel"/>
    <w:tmpl w:val="EB2A3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0"/>
  </w:num>
  <w:num w:numId="6">
    <w:abstractNumId w:val="3"/>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eale (ESO), Grahame">
    <w15:presenceInfo w15:providerId="AD" w15:userId="S::grahame.neale@uk.nationalgrid.com::7412f750-aca9-44f7-8a7c-a8847f798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93C"/>
    <w:rsid w:val="000505EB"/>
    <w:rsid w:val="00060EA7"/>
    <w:rsid w:val="00084349"/>
    <w:rsid w:val="000852F9"/>
    <w:rsid w:val="00096574"/>
    <w:rsid w:val="00126287"/>
    <w:rsid w:val="001D5417"/>
    <w:rsid w:val="00247DDE"/>
    <w:rsid w:val="002B33F0"/>
    <w:rsid w:val="002B4D88"/>
    <w:rsid w:val="002C5CF9"/>
    <w:rsid w:val="002C7B5B"/>
    <w:rsid w:val="002E423F"/>
    <w:rsid w:val="002E62BA"/>
    <w:rsid w:val="00321551"/>
    <w:rsid w:val="003504A8"/>
    <w:rsid w:val="00354B22"/>
    <w:rsid w:val="003D3BCF"/>
    <w:rsid w:val="00404B40"/>
    <w:rsid w:val="00457D02"/>
    <w:rsid w:val="005079F5"/>
    <w:rsid w:val="00522553"/>
    <w:rsid w:val="00530D22"/>
    <w:rsid w:val="005A493C"/>
    <w:rsid w:val="00605E50"/>
    <w:rsid w:val="00610069"/>
    <w:rsid w:val="00631DA1"/>
    <w:rsid w:val="00647C29"/>
    <w:rsid w:val="006502C6"/>
    <w:rsid w:val="006D097E"/>
    <w:rsid w:val="00763657"/>
    <w:rsid w:val="007A17D0"/>
    <w:rsid w:val="007B2327"/>
    <w:rsid w:val="007D4F80"/>
    <w:rsid w:val="00826C2C"/>
    <w:rsid w:val="00886593"/>
    <w:rsid w:val="008970F8"/>
    <w:rsid w:val="008C5F53"/>
    <w:rsid w:val="008E702F"/>
    <w:rsid w:val="00910A72"/>
    <w:rsid w:val="009471BB"/>
    <w:rsid w:val="00964137"/>
    <w:rsid w:val="00A25290"/>
    <w:rsid w:val="00A2707E"/>
    <w:rsid w:val="00A44AC1"/>
    <w:rsid w:val="00A7111B"/>
    <w:rsid w:val="00A81F93"/>
    <w:rsid w:val="00A87E88"/>
    <w:rsid w:val="00AD6772"/>
    <w:rsid w:val="00B16F84"/>
    <w:rsid w:val="00BE46F6"/>
    <w:rsid w:val="00C36739"/>
    <w:rsid w:val="00C439CF"/>
    <w:rsid w:val="00CB1FC4"/>
    <w:rsid w:val="00CD0BA7"/>
    <w:rsid w:val="00CE4274"/>
    <w:rsid w:val="00CE7712"/>
    <w:rsid w:val="00D20F18"/>
    <w:rsid w:val="00D87C7C"/>
    <w:rsid w:val="00DF4B60"/>
    <w:rsid w:val="00E1146B"/>
    <w:rsid w:val="00E3525D"/>
    <w:rsid w:val="00EC4DFB"/>
    <w:rsid w:val="00F17688"/>
    <w:rsid w:val="00F21428"/>
    <w:rsid w:val="00F65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87CFE"/>
  <w15:chartTrackingRefBased/>
  <w15:docId w15:val="{054244D6-FC25-4E64-A1E9-28792B14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qFormat/>
    <w:rsid w:val="009471BB"/>
    <w:pPr>
      <w:keepNext/>
      <w:numPr>
        <w:numId w:val="4"/>
      </w:numPr>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Arial"/>
      <w:b/>
      <w:bCs/>
      <w:iCs/>
      <w:color w:val="FFFFFF"/>
      <w:kern w:val="32"/>
      <w:sz w:val="28"/>
      <w:szCs w:val="32"/>
      <w:lang w:eastAsia="en-GB"/>
    </w:rPr>
  </w:style>
  <w:style w:type="paragraph" w:styleId="Heading2">
    <w:name w:val="heading 2"/>
    <w:basedOn w:val="Normal"/>
    <w:next w:val="Normal"/>
    <w:link w:val="Heading2Char"/>
    <w:qFormat/>
    <w:rsid w:val="009471BB"/>
    <w:pPr>
      <w:keepNext/>
      <w:numPr>
        <w:ilvl w:val="1"/>
        <w:numId w:val="4"/>
      </w:numPr>
      <w:spacing w:before="120" w:after="120" w:line="840" w:lineRule="atLeast"/>
      <w:outlineLvl w:val="1"/>
    </w:pPr>
    <w:rPr>
      <w:rFonts w:ascii="Arial" w:eastAsia="Times New Roman" w:hAnsi="Arial" w:cs="Arial"/>
      <w:bCs/>
      <w:iCs/>
      <w:color w:val="008576"/>
      <w:sz w:val="80"/>
      <w:szCs w:val="28"/>
      <w:lang w:eastAsia="en-GB"/>
    </w:rPr>
  </w:style>
  <w:style w:type="paragraph" w:styleId="Heading3">
    <w:name w:val="heading 3"/>
    <w:basedOn w:val="Normal"/>
    <w:next w:val="Normal"/>
    <w:link w:val="Heading3Char"/>
    <w:qFormat/>
    <w:rsid w:val="009471BB"/>
    <w:pPr>
      <w:keepNext/>
      <w:keepLines/>
      <w:numPr>
        <w:ilvl w:val="2"/>
        <w:numId w:val="4"/>
      </w:numPr>
      <w:spacing w:before="200" w:after="120" w:line="300" w:lineRule="atLeast"/>
      <w:outlineLvl w:val="2"/>
    </w:pPr>
    <w:rPr>
      <w:rFonts w:ascii="Calibri" w:eastAsia="MS Gothic" w:hAnsi="Calibri" w:cs="Times New Roman"/>
      <w:b/>
      <w:bCs/>
      <w:color w:val="4F81BD"/>
      <w:sz w:val="20"/>
      <w:szCs w:val="24"/>
      <w:lang w:eastAsia="en-GB"/>
    </w:rPr>
  </w:style>
  <w:style w:type="paragraph" w:styleId="Heading4">
    <w:name w:val="heading 4"/>
    <w:basedOn w:val="Normal"/>
    <w:next w:val="Normal"/>
    <w:link w:val="Heading4Char"/>
    <w:qFormat/>
    <w:rsid w:val="009471BB"/>
    <w:pPr>
      <w:keepNext/>
      <w:keepLines/>
      <w:numPr>
        <w:ilvl w:val="3"/>
        <w:numId w:val="4"/>
      </w:numPr>
      <w:spacing w:before="200" w:after="120" w:line="300" w:lineRule="atLeast"/>
      <w:outlineLvl w:val="3"/>
    </w:pPr>
    <w:rPr>
      <w:rFonts w:ascii="Calibri" w:eastAsia="MS Gothic" w:hAnsi="Calibri" w:cs="Times New Roman"/>
      <w:b/>
      <w:bCs/>
      <w:i/>
      <w:iCs/>
      <w:color w:val="4F81BD"/>
      <w:sz w:val="20"/>
      <w:szCs w:val="24"/>
      <w:lang w:eastAsia="en-GB"/>
    </w:rPr>
  </w:style>
  <w:style w:type="paragraph" w:styleId="Heading5">
    <w:name w:val="heading 5"/>
    <w:basedOn w:val="Normal"/>
    <w:next w:val="Normal"/>
    <w:link w:val="Heading5Char"/>
    <w:qFormat/>
    <w:rsid w:val="009471BB"/>
    <w:pPr>
      <w:keepNext/>
      <w:keepLines/>
      <w:numPr>
        <w:ilvl w:val="4"/>
        <w:numId w:val="4"/>
      </w:numPr>
      <w:spacing w:before="200" w:after="120" w:line="300" w:lineRule="atLeast"/>
      <w:outlineLvl w:val="4"/>
    </w:pPr>
    <w:rPr>
      <w:rFonts w:ascii="Calibri" w:eastAsia="MS Gothic" w:hAnsi="Calibri" w:cs="Times New Roman"/>
      <w:color w:val="244061"/>
      <w:sz w:val="20"/>
      <w:szCs w:val="24"/>
      <w:lang w:eastAsia="en-GB"/>
    </w:rPr>
  </w:style>
  <w:style w:type="paragraph" w:styleId="Heading6">
    <w:name w:val="heading 6"/>
    <w:basedOn w:val="Normal"/>
    <w:next w:val="Normal"/>
    <w:link w:val="Heading6Char"/>
    <w:qFormat/>
    <w:rsid w:val="009471BB"/>
    <w:pPr>
      <w:keepNext/>
      <w:keepLines/>
      <w:numPr>
        <w:ilvl w:val="5"/>
        <w:numId w:val="4"/>
      </w:numPr>
      <w:spacing w:before="200" w:after="120" w:line="300" w:lineRule="atLeast"/>
      <w:outlineLvl w:val="5"/>
    </w:pPr>
    <w:rPr>
      <w:rFonts w:ascii="Calibri" w:eastAsia="MS Gothic" w:hAnsi="Calibri" w:cs="Times New Roman"/>
      <w:i/>
      <w:iCs/>
      <w:color w:val="244061"/>
      <w:sz w:val="20"/>
      <w:szCs w:val="24"/>
      <w:lang w:eastAsia="en-GB"/>
    </w:rPr>
  </w:style>
  <w:style w:type="paragraph" w:styleId="Heading7">
    <w:name w:val="heading 7"/>
    <w:basedOn w:val="Normal"/>
    <w:next w:val="Normal"/>
    <w:link w:val="Heading7Char"/>
    <w:qFormat/>
    <w:rsid w:val="009471BB"/>
    <w:pPr>
      <w:keepNext/>
      <w:keepLines/>
      <w:numPr>
        <w:ilvl w:val="6"/>
        <w:numId w:val="4"/>
      </w:numPr>
      <w:spacing w:before="200" w:after="120" w:line="300" w:lineRule="atLeast"/>
      <w:outlineLvl w:val="6"/>
    </w:pPr>
    <w:rPr>
      <w:rFonts w:ascii="Calibri" w:eastAsia="MS Gothic" w:hAnsi="Calibri" w:cs="Times New Roman"/>
      <w:i/>
      <w:iCs/>
      <w:color w:val="404040"/>
      <w:sz w:val="20"/>
      <w:szCs w:val="24"/>
      <w:lang w:eastAsia="en-GB"/>
    </w:rPr>
  </w:style>
  <w:style w:type="paragraph" w:styleId="Heading8">
    <w:name w:val="heading 8"/>
    <w:basedOn w:val="Normal"/>
    <w:next w:val="Normal"/>
    <w:link w:val="Heading8Char"/>
    <w:qFormat/>
    <w:rsid w:val="009471BB"/>
    <w:pPr>
      <w:keepNext/>
      <w:keepLines/>
      <w:numPr>
        <w:ilvl w:val="7"/>
        <w:numId w:val="4"/>
      </w:numPr>
      <w:spacing w:before="200" w:after="120" w:line="300" w:lineRule="atLeast"/>
      <w:outlineLvl w:val="7"/>
    </w:pPr>
    <w:rPr>
      <w:rFonts w:ascii="Calibri" w:eastAsia="MS Gothic" w:hAnsi="Calibri" w:cs="Times New Roman"/>
      <w:color w:val="363636"/>
      <w:sz w:val="20"/>
      <w:szCs w:val="20"/>
      <w:lang w:eastAsia="en-GB"/>
    </w:rPr>
  </w:style>
  <w:style w:type="paragraph" w:styleId="Heading9">
    <w:name w:val="heading 9"/>
    <w:basedOn w:val="Normal"/>
    <w:next w:val="Normal"/>
    <w:link w:val="Heading9Char"/>
    <w:qFormat/>
    <w:rsid w:val="009471BB"/>
    <w:pPr>
      <w:keepNext/>
      <w:keepLines/>
      <w:numPr>
        <w:ilvl w:val="8"/>
        <w:numId w:val="4"/>
      </w:numPr>
      <w:spacing w:before="200" w:after="120" w:line="300" w:lineRule="atLeast"/>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970F8"/>
    <w:rPr>
      <w:color w:val="0000FF"/>
      <w:u w:val="single"/>
    </w:rPr>
  </w:style>
  <w:style w:type="paragraph" w:customStyle="1" w:styleId="leglisttextstandard">
    <w:name w:val="leglisttextstandard"/>
    <w:basedOn w:val="Normal"/>
    <w:rsid w:val="008970F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amendingtext">
    <w:name w:val="legamendingtext"/>
    <w:basedOn w:val="DefaultParagraphFont"/>
    <w:rsid w:val="008970F8"/>
  </w:style>
  <w:style w:type="paragraph" w:styleId="ListParagraph">
    <w:name w:val="List Paragraph"/>
    <w:basedOn w:val="Normal"/>
    <w:uiPriority w:val="34"/>
    <w:qFormat/>
    <w:rsid w:val="006502C6"/>
    <w:pPr>
      <w:ind w:left="720"/>
      <w:contextualSpacing/>
    </w:pPr>
  </w:style>
  <w:style w:type="character" w:styleId="FollowedHyperlink">
    <w:name w:val="FollowedHyperlink"/>
    <w:basedOn w:val="DefaultParagraphFont"/>
    <w:uiPriority w:val="99"/>
    <w:semiHidden/>
    <w:unhideWhenUsed/>
    <w:rsid w:val="006502C6"/>
    <w:rPr>
      <w:color w:val="800080" w:themeColor="followedHyperlink"/>
      <w:u w:val="single"/>
    </w:rPr>
  </w:style>
  <w:style w:type="character" w:styleId="CommentReference">
    <w:name w:val="annotation reference"/>
    <w:basedOn w:val="DefaultParagraphFont"/>
    <w:uiPriority w:val="99"/>
    <w:semiHidden/>
    <w:unhideWhenUsed/>
    <w:rsid w:val="00B16F84"/>
    <w:rPr>
      <w:sz w:val="16"/>
      <w:szCs w:val="16"/>
    </w:rPr>
  </w:style>
  <w:style w:type="paragraph" w:styleId="CommentText">
    <w:name w:val="annotation text"/>
    <w:basedOn w:val="Normal"/>
    <w:link w:val="CommentTextChar"/>
    <w:uiPriority w:val="99"/>
    <w:semiHidden/>
    <w:unhideWhenUsed/>
    <w:rsid w:val="00B16F84"/>
    <w:pPr>
      <w:spacing w:line="240" w:lineRule="auto"/>
    </w:pPr>
    <w:rPr>
      <w:sz w:val="20"/>
      <w:szCs w:val="20"/>
    </w:rPr>
  </w:style>
  <w:style w:type="character" w:customStyle="1" w:styleId="CommentTextChar">
    <w:name w:val="Comment Text Char"/>
    <w:basedOn w:val="DefaultParagraphFont"/>
    <w:link w:val="CommentText"/>
    <w:uiPriority w:val="99"/>
    <w:semiHidden/>
    <w:rsid w:val="00B16F84"/>
    <w:rPr>
      <w:sz w:val="20"/>
      <w:szCs w:val="20"/>
      <w:lang w:val="en-GB"/>
    </w:rPr>
  </w:style>
  <w:style w:type="paragraph" w:styleId="CommentSubject">
    <w:name w:val="annotation subject"/>
    <w:basedOn w:val="CommentText"/>
    <w:next w:val="CommentText"/>
    <w:link w:val="CommentSubjectChar"/>
    <w:uiPriority w:val="99"/>
    <w:semiHidden/>
    <w:unhideWhenUsed/>
    <w:rsid w:val="00B16F84"/>
    <w:rPr>
      <w:b/>
      <w:bCs/>
    </w:rPr>
  </w:style>
  <w:style w:type="character" w:customStyle="1" w:styleId="CommentSubjectChar">
    <w:name w:val="Comment Subject Char"/>
    <w:basedOn w:val="CommentTextChar"/>
    <w:link w:val="CommentSubject"/>
    <w:uiPriority w:val="99"/>
    <w:semiHidden/>
    <w:rsid w:val="00B16F84"/>
    <w:rPr>
      <w:b/>
      <w:bCs/>
      <w:sz w:val="20"/>
      <w:szCs w:val="20"/>
      <w:lang w:val="en-GB"/>
    </w:rPr>
  </w:style>
  <w:style w:type="paragraph" w:styleId="BalloonText">
    <w:name w:val="Balloon Text"/>
    <w:basedOn w:val="Normal"/>
    <w:link w:val="BalloonTextChar"/>
    <w:uiPriority w:val="99"/>
    <w:semiHidden/>
    <w:unhideWhenUsed/>
    <w:rsid w:val="00B16F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F84"/>
    <w:rPr>
      <w:rFonts w:ascii="Segoe UI" w:hAnsi="Segoe UI" w:cs="Segoe UI"/>
      <w:sz w:val="18"/>
      <w:szCs w:val="18"/>
      <w:lang w:val="en-GB"/>
    </w:rPr>
  </w:style>
  <w:style w:type="paragraph" w:styleId="Revision">
    <w:name w:val="Revision"/>
    <w:hidden/>
    <w:uiPriority w:val="99"/>
    <w:semiHidden/>
    <w:rsid w:val="002B4D88"/>
    <w:pPr>
      <w:spacing w:after="0" w:line="240" w:lineRule="auto"/>
    </w:pPr>
    <w:rPr>
      <w:lang w:val="en-GB"/>
    </w:rPr>
  </w:style>
  <w:style w:type="character" w:customStyle="1" w:styleId="Heading1Char">
    <w:name w:val="Heading 1 Char"/>
    <w:basedOn w:val="DefaultParagraphFont"/>
    <w:link w:val="Heading1"/>
    <w:rsid w:val="009471BB"/>
    <w:rPr>
      <w:rFonts w:ascii="Arial" w:eastAsia="Times New Roman" w:hAnsi="Arial" w:cs="Arial"/>
      <w:b/>
      <w:bCs/>
      <w:iCs/>
      <w:color w:val="FFFFFF"/>
      <w:kern w:val="32"/>
      <w:sz w:val="28"/>
      <w:szCs w:val="32"/>
      <w:shd w:val="clear" w:color="auto" w:fill="00B274"/>
      <w:lang w:val="en-GB" w:eastAsia="en-GB"/>
    </w:rPr>
  </w:style>
  <w:style w:type="character" w:customStyle="1" w:styleId="Heading2Char">
    <w:name w:val="Heading 2 Char"/>
    <w:basedOn w:val="DefaultParagraphFont"/>
    <w:link w:val="Heading2"/>
    <w:rsid w:val="009471BB"/>
    <w:rPr>
      <w:rFonts w:ascii="Arial" w:eastAsia="Times New Roman" w:hAnsi="Arial" w:cs="Arial"/>
      <w:bCs/>
      <w:iCs/>
      <w:color w:val="008576"/>
      <w:sz w:val="80"/>
      <w:szCs w:val="28"/>
      <w:lang w:val="en-GB" w:eastAsia="en-GB"/>
    </w:rPr>
  </w:style>
  <w:style w:type="character" w:customStyle="1" w:styleId="Heading3Char">
    <w:name w:val="Heading 3 Char"/>
    <w:basedOn w:val="DefaultParagraphFont"/>
    <w:link w:val="Heading3"/>
    <w:rsid w:val="009471BB"/>
    <w:rPr>
      <w:rFonts w:ascii="Calibri" w:eastAsia="MS Gothic" w:hAnsi="Calibri" w:cs="Times New Roman"/>
      <w:b/>
      <w:bCs/>
      <w:color w:val="4F81BD"/>
      <w:sz w:val="20"/>
      <w:szCs w:val="24"/>
      <w:lang w:val="en-GB" w:eastAsia="en-GB"/>
    </w:rPr>
  </w:style>
  <w:style w:type="character" w:customStyle="1" w:styleId="Heading4Char">
    <w:name w:val="Heading 4 Char"/>
    <w:basedOn w:val="DefaultParagraphFont"/>
    <w:link w:val="Heading4"/>
    <w:rsid w:val="009471BB"/>
    <w:rPr>
      <w:rFonts w:ascii="Calibri" w:eastAsia="MS Gothic" w:hAnsi="Calibri" w:cs="Times New Roman"/>
      <w:b/>
      <w:bCs/>
      <w:i/>
      <w:iCs/>
      <w:color w:val="4F81BD"/>
      <w:sz w:val="20"/>
      <w:szCs w:val="24"/>
      <w:lang w:val="en-GB" w:eastAsia="en-GB"/>
    </w:rPr>
  </w:style>
  <w:style w:type="character" w:customStyle="1" w:styleId="Heading5Char">
    <w:name w:val="Heading 5 Char"/>
    <w:basedOn w:val="DefaultParagraphFont"/>
    <w:link w:val="Heading5"/>
    <w:rsid w:val="009471BB"/>
    <w:rPr>
      <w:rFonts w:ascii="Calibri" w:eastAsia="MS Gothic" w:hAnsi="Calibri" w:cs="Times New Roman"/>
      <w:color w:val="244061"/>
      <w:sz w:val="20"/>
      <w:szCs w:val="24"/>
      <w:lang w:val="en-GB" w:eastAsia="en-GB"/>
    </w:rPr>
  </w:style>
  <w:style w:type="character" w:customStyle="1" w:styleId="Heading6Char">
    <w:name w:val="Heading 6 Char"/>
    <w:basedOn w:val="DefaultParagraphFont"/>
    <w:link w:val="Heading6"/>
    <w:rsid w:val="009471BB"/>
    <w:rPr>
      <w:rFonts w:ascii="Calibri" w:eastAsia="MS Gothic" w:hAnsi="Calibri" w:cs="Times New Roman"/>
      <w:i/>
      <w:iCs/>
      <w:color w:val="244061"/>
      <w:sz w:val="20"/>
      <w:szCs w:val="24"/>
      <w:lang w:val="en-GB" w:eastAsia="en-GB"/>
    </w:rPr>
  </w:style>
  <w:style w:type="character" w:customStyle="1" w:styleId="Heading7Char">
    <w:name w:val="Heading 7 Char"/>
    <w:basedOn w:val="DefaultParagraphFont"/>
    <w:link w:val="Heading7"/>
    <w:rsid w:val="009471BB"/>
    <w:rPr>
      <w:rFonts w:ascii="Calibri" w:eastAsia="MS Gothic" w:hAnsi="Calibri" w:cs="Times New Roman"/>
      <w:i/>
      <w:iCs/>
      <w:color w:val="404040"/>
      <w:sz w:val="20"/>
      <w:szCs w:val="24"/>
      <w:lang w:val="en-GB" w:eastAsia="en-GB"/>
    </w:rPr>
  </w:style>
  <w:style w:type="character" w:customStyle="1" w:styleId="Heading8Char">
    <w:name w:val="Heading 8 Char"/>
    <w:basedOn w:val="DefaultParagraphFont"/>
    <w:link w:val="Heading8"/>
    <w:rsid w:val="009471BB"/>
    <w:rPr>
      <w:rFonts w:ascii="Calibri" w:eastAsia="MS Gothic" w:hAnsi="Calibri" w:cs="Times New Roman"/>
      <w:color w:val="363636"/>
      <w:sz w:val="20"/>
      <w:szCs w:val="20"/>
      <w:lang w:val="en-GB" w:eastAsia="en-GB"/>
    </w:rPr>
  </w:style>
  <w:style w:type="character" w:customStyle="1" w:styleId="Heading9Char">
    <w:name w:val="Heading 9 Char"/>
    <w:basedOn w:val="DefaultParagraphFont"/>
    <w:link w:val="Heading9"/>
    <w:rsid w:val="009471BB"/>
    <w:rPr>
      <w:rFonts w:ascii="Calibri" w:eastAsia="MS Gothic" w:hAnsi="Calibri" w:cs="Times New Roman"/>
      <w:i/>
      <w:iCs/>
      <w:color w:val="363636"/>
      <w:sz w:val="20"/>
      <w:szCs w:val="20"/>
      <w:lang w:val="en-GB" w:eastAsia="en-GB"/>
    </w:rPr>
  </w:style>
  <w:style w:type="paragraph" w:styleId="FootnoteText">
    <w:name w:val="footnote text"/>
    <w:basedOn w:val="Normal"/>
    <w:link w:val="FootnoteTextChar"/>
    <w:rsid w:val="009471BB"/>
    <w:pPr>
      <w:spacing w:before="120" w:after="120" w:line="300" w:lineRule="atLeast"/>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9471BB"/>
    <w:rPr>
      <w:rFonts w:ascii="Arial" w:eastAsia="Times New Roman" w:hAnsi="Arial" w:cs="Times New Roman"/>
      <w:sz w:val="20"/>
      <w:szCs w:val="20"/>
      <w:lang w:val="en-GB" w:eastAsia="en-GB"/>
    </w:rPr>
  </w:style>
  <w:style w:type="character" w:styleId="FootnoteReference">
    <w:name w:val="footnote reference"/>
    <w:rsid w:val="009471BB"/>
    <w:rPr>
      <w:vertAlign w:val="superscript"/>
    </w:rPr>
  </w:style>
  <w:style w:type="paragraph" w:customStyle="1" w:styleId="Default">
    <w:name w:val="Default"/>
    <w:rsid w:val="008E702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50475">
      <w:bodyDiv w:val="1"/>
      <w:marLeft w:val="0"/>
      <w:marRight w:val="0"/>
      <w:marTop w:val="0"/>
      <w:marBottom w:val="0"/>
      <w:divBdr>
        <w:top w:val="none" w:sz="0" w:space="0" w:color="auto"/>
        <w:left w:val="none" w:sz="0" w:space="0" w:color="auto"/>
        <w:bottom w:val="none" w:sz="0" w:space="0" w:color="auto"/>
        <w:right w:val="none" w:sz="0" w:space="0" w:color="auto"/>
      </w:divBdr>
      <w:divsChild>
        <w:div w:id="140118091">
          <w:marLeft w:val="0"/>
          <w:marRight w:val="0"/>
          <w:marTop w:val="0"/>
          <w:marBottom w:val="0"/>
          <w:divBdr>
            <w:top w:val="none" w:sz="0" w:space="0" w:color="auto"/>
            <w:left w:val="none" w:sz="0" w:space="0" w:color="auto"/>
            <w:bottom w:val="none" w:sz="0" w:space="0" w:color="auto"/>
            <w:right w:val="none" w:sz="0" w:space="0" w:color="auto"/>
          </w:divBdr>
        </w:div>
        <w:div w:id="849415142">
          <w:marLeft w:val="0"/>
          <w:marRight w:val="0"/>
          <w:marTop w:val="0"/>
          <w:marBottom w:val="0"/>
          <w:divBdr>
            <w:top w:val="none" w:sz="0" w:space="0" w:color="auto"/>
            <w:left w:val="none" w:sz="0" w:space="0" w:color="auto"/>
            <w:bottom w:val="none" w:sz="0" w:space="0" w:color="auto"/>
            <w:right w:val="none" w:sz="0" w:space="0" w:color="auto"/>
          </w:divBdr>
        </w:div>
      </w:divsChild>
    </w:div>
    <w:div w:id="139323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CDECE2B662F1478ED7D3513C876256" ma:contentTypeVersion="9" ma:contentTypeDescription="Create a new document." ma:contentTypeScope="" ma:versionID="c1e0101e5ae2a3b4a20cc073f60b05f0">
  <xsd:schema xmlns:xsd="http://www.w3.org/2001/XMLSchema" xmlns:xs="http://www.w3.org/2001/XMLSchema" xmlns:p="http://schemas.microsoft.com/office/2006/metadata/properties" xmlns:ns3="7fa3937a-615a-4be3-b7b6-a264bec156f8" xmlns:ns4="093db900-904a-45ea-af12-b3f54c4d7cd8" targetNamespace="http://schemas.microsoft.com/office/2006/metadata/properties" ma:root="true" ma:fieldsID="cc74f95cb0545c78d9b58ef4d38439ca" ns3:_="" ns4:_="">
    <xsd:import namespace="7fa3937a-615a-4be3-b7b6-a264bec156f8"/>
    <xsd:import namespace="093db900-904a-45ea-af12-b3f54c4d7cd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3937a-615a-4be3-b7b6-a264bec156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3db900-904a-45ea-af12-b3f54c4d7cd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F2183-EB1D-4473-9C57-F73AACB047FD}">
  <ds:schemaRefs>
    <ds:schemaRef ds:uri="http://schemas.microsoft.com/sharepoint/v3/contenttype/forms"/>
  </ds:schemaRefs>
</ds:datastoreItem>
</file>

<file path=customXml/itemProps2.xml><?xml version="1.0" encoding="utf-8"?>
<ds:datastoreItem xmlns:ds="http://schemas.openxmlformats.org/officeDocument/2006/customXml" ds:itemID="{0FC76D80-2C93-4F6F-BF5E-829CC1296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3937a-615a-4be3-b7b6-a264bec156f8"/>
    <ds:schemaRef ds:uri="093db900-904a-45ea-af12-b3f54c4d7c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6E3DF-84FD-4F91-89FB-B0003F14A6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4FFEC9-00D8-4225-B8A2-B9FEBF19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Neale (ESO), Grahame</dc:creator>
  <cp:keywords/>
  <dc:description/>
  <cp:lastModifiedBy>Neale (ESO), Grahame</cp:lastModifiedBy>
  <cp:revision>12</cp:revision>
  <dcterms:created xsi:type="dcterms:W3CDTF">2019-11-05T13:21:00Z</dcterms:created>
  <dcterms:modified xsi:type="dcterms:W3CDTF">2019-11-05T13:44:00Z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0x010100A6CDECE2B662F1478ED7D3513C876256</vt:lpwstr>
  </property>
  <property fmtid="{D5CDD505-2E9C-101B-9397-08002B2CF9AE}" pid="3" name="_NewReviewCycle">
    <vt:lpwstr/>
  </property>
</Properties>
</file>